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ABF" w14:textId="5F0673AD" w:rsidR="000D4A2A" w:rsidRPr="005E4DE8" w:rsidRDefault="00C17548" w:rsidP="005E4DE8">
      <w:pPr>
        <w:jc w:val="center"/>
        <w:rPr>
          <w:rFonts w:ascii="Times New Roman" w:eastAsia="Times New Roman" w:hAnsi="Times New Roman" w:cs="Times New Roman"/>
          <w:sz w:val="28"/>
          <w:szCs w:val="28"/>
        </w:rPr>
      </w:pPr>
      <w:bookmarkStart w:id="0" w:name="FACT_SHEET_FOR_VACCINATION_PROVIDERS_-_E"/>
      <w:bookmarkStart w:id="1" w:name="SUMMARY_OF_INSTRUCTIONS_FOR_COVID-19_VAC"/>
      <w:bookmarkStart w:id="2" w:name="DESCRIPTION_OF_COVID-19"/>
      <w:bookmarkStart w:id="3" w:name="DOSAGE_AND_ADMINISTRATION"/>
      <w:bookmarkStart w:id="4" w:name="Storage_and_Handling"/>
      <w:bookmarkEnd w:id="0"/>
      <w:bookmarkEnd w:id="1"/>
      <w:bookmarkEnd w:id="2"/>
      <w:bookmarkEnd w:id="3"/>
      <w:bookmarkEnd w:id="4"/>
      <w:commentRangeStart w:id="5"/>
      <w:r w:rsidRPr="005E4DE8">
        <w:rPr>
          <w:rFonts w:ascii="Times New Roman"/>
          <w:b/>
          <w:color w:val="221F1F"/>
          <w:sz w:val="28"/>
        </w:rPr>
        <w:t>FACT</w:t>
      </w:r>
      <w:commentRangeEnd w:id="5"/>
      <w:r w:rsidR="00102E27">
        <w:rPr>
          <w:rStyle w:val="CommentReference"/>
        </w:rPr>
        <w:commentReference w:id="5"/>
      </w:r>
      <w:r w:rsidRPr="005E4DE8">
        <w:rPr>
          <w:rFonts w:ascii="Times New Roman"/>
          <w:b/>
          <w:color w:val="221F1F"/>
          <w:sz w:val="28"/>
        </w:rPr>
        <w:t xml:space="preserve"> SHEET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684ADAC0" w14:textId="77777777" w:rsidR="000D4A2A" w:rsidRPr="005E4DE8" w:rsidRDefault="00C17548" w:rsidP="005E4DE8">
      <w:pPr>
        <w:pStyle w:val="Heading1"/>
        <w:ind w:left="0"/>
        <w:jc w:val="center"/>
        <w:rPr>
          <w:b w:val="0"/>
          <w:bCs w:val="0"/>
        </w:rPr>
      </w:pPr>
      <w:r w:rsidRPr="005E4DE8">
        <w:rPr>
          <w:color w:val="221F1F"/>
        </w:rPr>
        <w:t>EMERGENCY USE AUTHORIZATION (EUA) OF 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77777777" w:rsidR="000D4A2A" w:rsidRPr="005E4DE8" w:rsidRDefault="00C17548" w:rsidP="005E4DE8">
      <w:pPr>
        <w:pStyle w:val="BodyText"/>
        <w:ind w:left="0"/>
      </w:pPr>
      <w:r w:rsidRPr="005E4DE8">
        <w:rPr>
          <w:color w:val="221F1F"/>
        </w:rPr>
        <w:t xml:space="preserve">The U.S. Food and Drug Administration (FDA) has issued an Emergency Use Authorization (EUA) to permit the emergency use of the unapproved product </w:t>
      </w:r>
      <w:r w:rsidRPr="005E4DE8">
        <w:rPr>
          <w:b/>
          <w:color w:val="221F1F"/>
        </w:rPr>
        <w:t xml:space="preserve">MODERNA COVID-19 VACCINE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4F102806"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Moderna COVID-19 Vaccine. </w:t>
      </w:r>
      <w:r w:rsidRPr="3CB41D7C">
        <w:rPr>
          <w:rFonts w:cs="Times New Roman"/>
        </w:rPr>
        <w:t>See “</w:t>
      </w:r>
      <w:r w:rsidR="007D531B" w:rsidRPr="3CB41D7C">
        <w:rPr>
          <w:rFonts w:cs="Times New Roman"/>
          <w:color w:val="0000FF"/>
        </w:rPr>
        <w:t xml:space="preserve">MANDATORY REQUIREMENTS FOR </w:t>
      </w:r>
      <w:r w:rsidR="007D531B" w:rsidRPr="3CB41D7C">
        <w:rPr>
          <w:color w:val="0000FF"/>
        </w:rPr>
        <w:t>THE MODERNA</w:t>
      </w:r>
      <w:r w:rsidRPr="3CB41D7C">
        <w:rPr>
          <w:color w:val="0000FF"/>
        </w:rPr>
        <w:t xml:space="preserve"> COVID-19 VACCINE ADMINISTRATION </w:t>
      </w:r>
      <w:r w:rsidRPr="3CB41D7C">
        <w:rPr>
          <w:color w:val="0000FF"/>
        </w:rPr>
        <w:lastRenderedPageBreak/>
        <w:t>UNDER EMERGENCY USE</w:t>
      </w:r>
      <w:r w:rsidR="00B15347">
        <w:rPr>
          <w:color w:val="0000FF"/>
        </w:rPr>
        <w:t xml:space="preserve"> </w:t>
      </w:r>
      <w:hyperlink w:anchor="_bookmark0" w:history="1">
        <w:r w:rsidRPr="005E4DE8">
          <w:rPr>
            <w:rFonts w:cs="Times New Roman"/>
            <w:color w:val="0000FF"/>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77777777" w:rsidR="000D4A2A" w:rsidRPr="005E4DE8" w:rsidRDefault="00C17548" w:rsidP="003A45D6">
      <w:pPr>
        <w:pStyle w:val="BodyText"/>
        <w:numPr>
          <w:ilvl w:val="0"/>
          <w:numId w:val="18"/>
        </w:numPr>
        <w:tabs>
          <w:tab w:val="left" w:pos="821"/>
        </w:tabs>
      </w:pPr>
      <w:r w:rsidRPr="005E4DE8">
        <w:t>The Moderna COVID-19 Vaccine is a suspension for intramuscular injection.</w:t>
      </w:r>
    </w:p>
    <w:p w14:paraId="684ADACA" w14:textId="529B238B" w:rsidR="000D4A2A" w:rsidRPr="00B15347" w:rsidRDefault="00C17548" w:rsidP="00B15347">
      <w:pPr>
        <w:pStyle w:val="ListParagraph"/>
        <w:numPr>
          <w:ilvl w:val="0"/>
          <w:numId w:val="18"/>
        </w:numPr>
        <w:rPr>
          <w:rFonts w:ascii="Times New Roman" w:eastAsia="Times New Roman" w:hAnsi="Times New Roman" w:cs="Times New Roman"/>
          <w:sz w:val="24"/>
          <w:szCs w:val="24"/>
        </w:rPr>
      </w:pPr>
      <w:r w:rsidRPr="00B15347">
        <w:rPr>
          <w:rFonts w:ascii="Times New Roman" w:hAnsi="Times New Roman" w:cs="Times New Roman"/>
          <w:sz w:val="24"/>
          <w:szCs w:val="24"/>
        </w:rPr>
        <w:t>The Moderna COVID-19 Vaccine is administered as</w:t>
      </w:r>
      <w:r w:rsidR="00FD6FE7" w:rsidRPr="00B15347">
        <w:rPr>
          <w:rFonts w:ascii="Times New Roman" w:hAnsi="Times New Roman" w:cs="Times New Roman"/>
          <w:sz w:val="24"/>
          <w:szCs w:val="24"/>
        </w:rPr>
        <w:t xml:space="preserve"> a series of</w:t>
      </w:r>
      <w:r w:rsidRPr="00B15347">
        <w:rPr>
          <w:rFonts w:ascii="Times New Roman" w:hAnsi="Times New Roman" w:cs="Times New Roman"/>
          <w:sz w:val="24"/>
          <w:szCs w:val="24"/>
        </w:rPr>
        <w:t xml:space="preserve"> two doses (0.5 mL each)</w:t>
      </w:r>
      <w:r w:rsidR="3B5F8961" w:rsidRPr="00B15347">
        <w:rPr>
          <w:rFonts w:ascii="Times New Roman" w:hAnsi="Times New Roman" w:cs="Times New Roman"/>
          <w:sz w:val="24"/>
          <w:szCs w:val="24"/>
        </w:rPr>
        <w:t>, given 1 month apart</w:t>
      </w:r>
      <w:r w:rsidRPr="00B15347">
        <w:rPr>
          <w:rFonts w:ascii="Times New Roman" w:hAnsi="Times New Roman" w:cs="Times New Roman"/>
          <w:sz w:val="24"/>
          <w:szCs w:val="24"/>
        </w:rPr>
        <w:t xml:space="preserve">. </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46159160" w:rsidR="000D4A2A" w:rsidRPr="005E4DE8" w:rsidRDefault="00C17548" w:rsidP="005E4DE8">
      <w:pPr>
        <w:rPr>
          <w:rFonts w:ascii="Times New Roman" w:eastAsia="Times New Roman" w:hAnsi="Times New Roman" w:cs="Times New Roman"/>
          <w:sz w:val="24"/>
          <w:szCs w:val="24"/>
        </w:rPr>
      </w:pPr>
      <w:r w:rsidRPr="005E4DE8">
        <w:rPr>
          <w:rFonts w:ascii="Times New Roman"/>
          <w:sz w:val="24"/>
        </w:rPr>
        <w:t xml:space="preserve">See the </w:t>
      </w:r>
      <w:r w:rsidR="007D531B" w:rsidRPr="005E4DE8">
        <w:rPr>
          <w:rFonts w:ascii="Times New Roman"/>
          <w:i/>
          <w:color w:val="0000FF"/>
          <w:sz w:val="24"/>
        </w:rPr>
        <w:t>Full EUA Prescribing Information</w:t>
      </w:r>
      <w:r w:rsidRPr="005E4DE8">
        <w:rPr>
          <w:rFonts w:ascii="Times New Roman"/>
          <w:i/>
          <w:color w:val="0000FF"/>
          <w:sz w:val="24"/>
        </w:rPr>
        <w:t xml:space="preserve"> </w:t>
      </w:r>
      <w:r w:rsidRPr="005E4DE8">
        <w:rPr>
          <w:rFonts w:ascii="Times New Roman"/>
          <w:sz w:val="24"/>
        </w:rPr>
        <w:t>for instructions for preparation and administration.</w:t>
      </w:r>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CE" w14:textId="77777777" w:rsidR="000D4A2A" w:rsidRPr="005E4DE8" w:rsidRDefault="000D4A2A" w:rsidP="005E4DE8">
      <w:pPr>
        <w:rPr>
          <w:rFonts w:ascii="Times New Roman" w:eastAsia="Times New Roman" w:hAnsi="Times New Roman" w:cs="Times New Roman"/>
          <w:sz w:val="24"/>
          <w:szCs w:val="24"/>
        </w:rPr>
      </w:pPr>
    </w:p>
    <w:p w14:paraId="684ADACF" w14:textId="3EF43CA0" w:rsidR="000D4A2A" w:rsidRPr="005E4DE8" w:rsidRDefault="00C17548" w:rsidP="005E4DE8">
      <w:pPr>
        <w:pStyle w:val="BodyText"/>
        <w:ind w:left="0"/>
      </w:pPr>
      <w:r w:rsidRPr="005E4DE8">
        <w:t>This Fact Sheet may have been updated. For the most recent Fact Sheet, please see</w:t>
      </w:r>
      <w:r w:rsidR="00FF2D6E" w:rsidRPr="005E4DE8">
        <w:t xml:space="preserve"> </w:t>
      </w:r>
      <w:r w:rsidR="00FF2D6E" w:rsidRPr="00B15347">
        <w:rPr>
          <w:rStyle w:val="Hyperlink"/>
        </w:rPr>
        <w:t>www.</w:t>
      </w:r>
      <w:r w:rsidR="00FF2D6E" w:rsidRPr="3CB41D7C">
        <w:rPr>
          <w:rStyle w:val="Hyperlink"/>
        </w:rPr>
        <w:t>modernatx.com/covid19vaccine-eua</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w:t>
      </w:r>
      <w:r w:rsidRPr="005E4DE8">
        <w:rPr>
          <w:color w:val="221F1F"/>
        </w:rPr>
        <w:lastRenderedPageBreak/>
        <w:t>that appeared in late 2019. It is predominantly a respiratory illness that can affect other organs. People with COVID-19 have reported a wide range of symptoms, ranging from mild symptoms to severe illness. Symptoms may appear 2 to 14 days after exposure to the virus. Symptoms may include: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684ADAD7" w14:textId="3B3C982C" w:rsidR="000D4A2A" w:rsidRDefault="00EC1018" w:rsidP="005E4DE8">
      <w:pPr>
        <w:rPr>
          <w:rFonts w:ascii="Times New Roman" w:hAnsi="Times New Roman" w:cs="Times New Roman"/>
          <w:sz w:val="24"/>
          <w:szCs w:val="24"/>
        </w:rPr>
      </w:pPr>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p>
    <w:p w14:paraId="1EA6A0FC" w14:textId="77777777" w:rsidR="00B15347" w:rsidRPr="005E4DE8" w:rsidRDefault="00B15347" w:rsidP="005E4DE8">
      <w:pPr>
        <w:rPr>
          <w:rFonts w:ascii="Times New Roman" w:hAnsi="Times New Roman" w:cs="Times New Roman"/>
          <w:sz w:val="24"/>
          <w:szCs w:val="24"/>
        </w:rPr>
      </w:pPr>
    </w:p>
    <w:p w14:paraId="684ADAD8" w14:textId="77777777"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5E4DE8" w:rsidRDefault="000D4A2A" w:rsidP="005E4DE8">
      <w:pPr>
        <w:rPr>
          <w:rFonts w:ascii="Times New Roman" w:eastAsia="Times New Roman" w:hAnsi="Times New Roman" w:cs="Times New Roman"/>
          <w:sz w:val="17"/>
          <w:szCs w:val="17"/>
        </w:rPr>
      </w:pPr>
    </w:p>
    <w:p w14:paraId="7673978C" w14:textId="77777777" w:rsidR="005E4DE8" w:rsidRDefault="00C17548" w:rsidP="005E4DE8">
      <w:pPr>
        <w:pStyle w:val="BodyText"/>
        <w:ind w:left="0"/>
        <w:rPr>
          <w:color w:val="221F1F"/>
        </w:rPr>
      </w:pPr>
      <w:r w:rsidRPr="005E4DE8">
        <w:rPr>
          <w:color w:val="221F1F"/>
        </w:rPr>
        <w:t>The Moderna COVID-19 Vaccine multiple-dose vials are stored frozen between -25º to -15ºC</w:t>
      </w:r>
    </w:p>
    <w:p w14:paraId="684ADADA" w14:textId="0643E9F9" w:rsidR="000D4A2A" w:rsidRPr="005E4DE8" w:rsidRDefault="00C17548" w:rsidP="005E4DE8">
      <w:pPr>
        <w:pStyle w:val="BodyText"/>
        <w:ind w:left="0"/>
      </w:pPr>
      <w:r w:rsidRPr="005E4DE8">
        <w:rPr>
          <w:color w:val="221F1F"/>
        </w:rPr>
        <w:t>(-13º to 5ºF). Store in the original carton to protect from light. Do not store on dry ice or below</w:t>
      </w:r>
    </w:p>
    <w:p w14:paraId="684ADADC" w14:textId="77777777" w:rsidR="000D4A2A" w:rsidRPr="005E4DE8" w:rsidRDefault="00C17548" w:rsidP="005E4DE8">
      <w:pPr>
        <w:pStyle w:val="BodyText"/>
        <w:ind w:left="0"/>
      </w:pPr>
      <w:bookmarkStart w:id="6" w:name="Dosing_and_Schedule"/>
      <w:bookmarkStart w:id="7" w:name="Dose_Preparation"/>
      <w:bookmarkStart w:id="8" w:name="Administration"/>
      <w:bookmarkEnd w:id="6"/>
      <w:bookmarkEnd w:id="7"/>
      <w:bookmarkEnd w:id="8"/>
      <w:r w:rsidRPr="005E4DE8">
        <w:rPr>
          <w:color w:val="221F1F"/>
        </w:rPr>
        <w:t>-40ºC (-40ºF).</w:t>
      </w:r>
    </w:p>
    <w:p w14:paraId="384366E1" w14:textId="77777777" w:rsidR="00624394" w:rsidRPr="005E4DE8" w:rsidRDefault="00624394" w:rsidP="005E4DE8">
      <w:pPr>
        <w:pStyle w:val="BodyText"/>
        <w:ind w:left="0"/>
        <w:rPr>
          <w:color w:val="221F1F"/>
        </w:rPr>
      </w:pPr>
    </w:p>
    <w:p w14:paraId="684ADADE" w14:textId="4EDABAF7" w:rsidR="000D4A2A" w:rsidRPr="005E4DE8" w:rsidRDefault="00C17548" w:rsidP="005E4DE8">
      <w:pPr>
        <w:pStyle w:val="BodyText"/>
        <w:ind w:left="0"/>
      </w:pPr>
      <w:r w:rsidRPr="005E4DE8">
        <w:rPr>
          <w:color w:val="221F1F"/>
        </w:rPr>
        <w:t xml:space="preserve">Remove the required number of vial(s) from storage and thaw each vial before use. Vials can be stored refrigerated between 2° to </w:t>
      </w:r>
      <w:r w:rsidRPr="000E5703">
        <w:rPr>
          <w:color w:val="221F1F"/>
        </w:rPr>
        <w:t>8</w:t>
      </w:r>
      <w:r w:rsidRPr="005E4DE8">
        <w:rPr>
          <w:color w:val="221F1F"/>
        </w:rPr>
        <w:t>°C (36° to 46°F) for up to 30 days prior to first use. Do not refreeze.</w:t>
      </w:r>
    </w:p>
    <w:p w14:paraId="684ADADF" w14:textId="77777777" w:rsidR="000D4A2A" w:rsidRPr="005E4DE8" w:rsidRDefault="000D4A2A" w:rsidP="005E4DE8">
      <w:pPr>
        <w:rPr>
          <w:rFonts w:ascii="Times New Roman" w:eastAsia="Times New Roman" w:hAnsi="Times New Roman" w:cs="Times New Roman"/>
          <w:sz w:val="24"/>
          <w:szCs w:val="24"/>
        </w:rPr>
      </w:pPr>
    </w:p>
    <w:p w14:paraId="684ADAE0" w14:textId="1C55CEE1" w:rsidR="000D4A2A" w:rsidRPr="005E4DE8" w:rsidRDefault="00C17548" w:rsidP="005E4DE8">
      <w:pPr>
        <w:pStyle w:val="BodyText"/>
        <w:ind w:left="0"/>
      </w:pPr>
      <w:r w:rsidRPr="005E4DE8">
        <w:rPr>
          <w:color w:val="221F1F"/>
        </w:rPr>
        <w:t xml:space="preserve">Unopened vials may be stored between </w:t>
      </w:r>
      <w:r w:rsidRPr="000E5703">
        <w:rPr>
          <w:color w:val="221F1F"/>
        </w:rPr>
        <w:t>8</w:t>
      </w:r>
      <w:r w:rsidRPr="005E4DE8">
        <w:rPr>
          <w:color w:val="221F1F"/>
        </w:rPr>
        <w:t>° to 25°C (46° to 77°F) for up to 12 hours. Do not refreeze.</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97AA495"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administered </w:t>
      </w:r>
      <w:r w:rsidR="00C63E83">
        <w:rPr>
          <w:color w:val="221F1F"/>
        </w:rPr>
        <w:t>1</w:t>
      </w:r>
      <w:r w:rsidR="3641C7FC" w:rsidRPr="3CB41D7C">
        <w:rPr>
          <w:color w:val="221F1F"/>
        </w:rPr>
        <w:t xml:space="preserve"> month 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73F0DB35" w:rsidR="000D4A2A" w:rsidRPr="005E4DE8" w:rsidRDefault="00C17548" w:rsidP="005E4DE8">
      <w:pPr>
        <w:pStyle w:val="BodyText"/>
        <w:ind w:left="0"/>
      </w:pPr>
      <w:r w:rsidRPr="005E4DE8">
        <w:rPr>
          <w:color w:val="221F1F"/>
        </w:rPr>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Individuals who have received one dose of Moderna COVID-19 Vaccine should receive a second dose of 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5E4DE8"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684ADAEE" w14:textId="7108DB71"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2 hours and 30 minutes. </w:t>
      </w:r>
      <w:r w:rsidRPr="3CB41D7C">
        <w:rPr>
          <w:rFonts w:ascii="Calibri" w:eastAsia="Calibri" w:hAnsi="Calibri" w:cs="Calibri"/>
          <w:sz w:val="22"/>
          <w:szCs w:val="22"/>
        </w:rPr>
        <w:t xml:space="preserve">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77777777" w:rsidR="000D4A2A" w:rsidRPr="005E4DE8" w:rsidRDefault="00C17548" w:rsidP="005E4DE8">
      <w:pPr>
        <w:pStyle w:val="BodyText"/>
        <w:numPr>
          <w:ilvl w:val="0"/>
          <w:numId w:val="13"/>
        </w:numPr>
        <w:tabs>
          <w:tab w:val="left" w:pos="821"/>
        </w:tabs>
      </w:pPr>
      <w:r w:rsidRPr="005E4DE8">
        <w:rPr>
          <w:color w:val="221F1F"/>
        </w:rPr>
        <w:t>Alternatively, thaw at room temperature between 15° to 25°C (59° to 77°F) for 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t xml:space="preserve">Swirl vial gently after thawing and between each withdrawal. </w:t>
      </w:r>
      <w:r w:rsidRPr="005E4DE8">
        <w:rPr>
          <w:b/>
          <w:color w:val="221F1F"/>
        </w:rPr>
        <w:t xml:space="preserve">Do not shake. </w:t>
      </w:r>
      <w:r w:rsidRPr="005E4DE8">
        <w:rPr>
          <w:color w:val="221F1F"/>
        </w:rPr>
        <w:t>Do not dilute the vaccine.</w:t>
      </w:r>
    </w:p>
    <w:p w14:paraId="684ADAF2" w14:textId="03021876"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Pr="3CB41D7C">
        <w:rPr>
          <w:color w:val="221F1F"/>
        </w:rPr>
        <w:t>nspect</w:t>
      </w:r>
      <w:r w:rsidRPr="005E4DE8">
        <w:rPr>
          <w:color w:val="221F1F"/>
        </w:rPr>
        <w:t xml:space="preserve"> Moderna COVID-19 Vaccine vials for other particulate matter and/or discoloration prior to administration. If either of these conditions exists, the vaccine should not be administered.</w:t>
      </w:r>
    </w:p>
    <w:p w14:paraId="684ADAF3" w14:textId="77777777" w:rsidR="000D4A2A" w:rsidRPr="005E4DE8" w:rsidRDefault="00C17548" w:rsidP="005E4DE8">
      <w:pPr>
        <w:pStyle w:val="BodyText"/>
        <w:numPr>
          <w:ilvl w:val="0"/>
          <w:numId w:val="13"/>
        </w:numPr>
        <w:tabs>
          <w:tab w:val="left" w:pos="821"/>
        </w:tabs>
      </w:pPr>
      <w:r w:rsidRPr="005E4DE8">
        <w:rPr>
          <w:color w:val="221F1F"/>
        </w:rPr>
        <w:t>A maximum of 10 doses can be withdrawn from the multiple-dose vial.</w:t>
      </w:r>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4F117940" w:rsidR="000D4A2A" w:rsidRPr="005E4DE8" w:rsidRDefault="00C17548" w:rsidP="005E4DE8">
      <w:pPr>
        <w:pStyle w:val="BodyText"/>
        <w:ind w:left="0"/>
      </w:pPr>
      <w:r w:rsidRPr="005E4DE8">
        <w:rPr>
          <w:color w:val="221F1F"/>
        </w:rPr>
        <w:t xml:space="preserve">Visually inspect each dose of 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t>verify the final dosing volume of 0.5 mL.</w:t>
      </w:r>
    </w:p>
    <w:p w14:paraId="684ADAF9" w14:textId="12677939" w:rsidR="000D4A2A" w:rsidRPr="005E4DE8"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confirm there are no other particulates and that no discoloration is observed</w:t>
      </w:r>
      <w:r w:rsidR="00C17548" w:rsidRPr="0008710A">
        <w:rPr>
          <w:rFonts w:cs="Times New Roman"/>
          <w:color w:val="221F1F"/>
        </w:rPr>
        <w:t>.</w:t>
      </w:r>
    </w:p>
    <w:p w14:paraId="684ADAFB" w14:textId="77777777" w:rsidR="000D4A2A" w:rsidRPr="005E4DE8" w:rsidRDefault="000D4A2A" w:rsidP="005E4DE8">
      <w:pPr>
        <w:rPr>
          <w:rFonts w:ascii="Times New Roman" w:eastAsia="Times New Roman" w:hAnsi="Times New Roman" w:cs="Times New Roman"/>
          <w:sz w:val="24"/>
          <w:szCs w:val="24"/>
        </w:rPr>
      </w:pPr>
    </w:p>
    <w:p w14:paraId="684ADAFC" w14:textId="31BE8FD9" w:rsidR="000D4A2A" w:rsidRPr="005E4DE8" w:rsidRDefault="00C17548" w:rsidP="005E4DE8">
      <w:pPr>
        <w:pStyle w:val="BodyText"/>
        <w:ind w:left="0"/>
        <w:rPr>
          <w:rFonts w:cs="Times New Roman"/>
        </w:rPr>
      </w:pPr>
      <w:bookmarkStart w:id="9" w:name="CONTRAINDICATION"/>
      <w:bookmarkStart w:id="10" w:name="WARNINGS_AND_PRECAUTIONS"/>
      <w:bookmarkStart w:id="11" w:name="ADVERSE_REACTIONS"/>
      <w:bookmarkStart w:id="12" w:name="USE_WITH_OTHER_VACCINES"/>
      <w:bookmarkStart w:id="13" w:name="INFORMATION_TO_PROVIDE_TO_VACCINE_RECIPI"/>
      <w:bookmarkEnd w:id="9"/>
      <w:bookmarkEnd w:id="10"/>
      <w:bookmarkEnd w:id="11"/>
      <w:bookmarkEnd w:id="12"/>
      <w:bookmarkEnd w:id="13"/>
      <w:r w:rsidRPr="005E4DE8">
        <w:rPr>
          <w:rFonts w:cs="Times New Roman"/>
          <w:color w:val="221F1F"/>
        </w:rPr>
        <w:t>If the visual inspection fails, do not administer the vaccine.</w:t>
      </w:r>
    </w:p>
    <w:p w14:paraId="684ADAFD" w14:textId="77777777" w:rsidR="000D4A2A" w:rsidRPr="005E4DE8" w:rsidRDefault="000D4A2A" w:rsidP="005E4DE8">
      <w:pPr>
        <w:rPr>
          <w:rFonts w:ascii="Times New Roman" w:eastAsia="Times New Roman" w:hAnsi="Times New Roman" w:cs="Times New Roman"/>
          <w:sz w:val="24"/>
          <w:szCs w:val="24"/>
        </w:rPr>
      </w:pPr>
    </w:p>
    <w:p w14:paraId="684ADAFE" w14:textId="6B38C778"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r w:rsidR="001D1F62">
        <w:rPr>
          <w:rFonts w:cs="Times New Roman"/>
          <w:color w:val="221F1F"/>
        </w:rPr>
        <w:t>, preferably</w:t>
      </w:r>
      <w:r w:rsidRPr="005E4DE8">
        <w:rPr>
          <w:rFonts w:cs="Times New Roman"/>
          <w:color w:val="221F1F"/>
        </w:rPr>
        <w:t xml:space="preserve"> in the deltoid muscle.</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4B4C8D2D" w:rsidR="000D4A2A" w:rsidRPr="005E4DE8" w:rsidRDefault="00C17548" w:rsidP="005E4DE8">
      <w:pPr>
        <w:pStyle w:val="BodyText"/>
        <w:ind w:left="0"/>
        <w:rPr>
          <w:rFonts w:cs="Times New Roman"/>
        </w:rPr>
      </w:pPr>
      <w:r w:rsidRPr="005E4DE8">
        <w:rPr>
          <w:rFonts w:cs="Times New Roman"/>
        </w:rPr>
        <w:t>Do not administer the Moderna COVID-19 Vaccine to individuals with a known history of a severe allergic reaction (e.g., anaphylaxis) to a previous dose of the Moderna COVID-19 Vaccine or any component of the Moderna COVID-19 Vaccine (</w:t>
      </w:r>
      <w:r w:rsidRPr="005E4DE8">
        <w:rPr>
          <w:rFonts w:cs="Times New Roman"/>
          <w:i/>
        </w:rPr>
        <w:t xml:space="preserve">see </w:t>
      </w:r>
      <w:r w:rsidR="0053052D" w:rsidRPr="005E4DE8">
        <w:rPr>
          <w:rFonts w:cs="Times New Roman"/>
          <w:i/>
          <w:color w:val="0000FF"/>
        </w:rPr>
        <w:t>Full EUA Prescribing</w:t>
      </w:r>
      <w:r w:rsidRPr="005E4DE8">
        <w:rPr>
          <w:rFonts w:cs="Times New Roman"/>
          <w:i/>
          <w:color w:val="0000FF"/>
        </w:rPr>
        <w:t xml:space="preserve"> </w:t>
      </w:r>
      <w:hyperlink w:anchor="_bookmark1" w:history="1">
        <w:r w:rsidRPr="005E4DE8">
          <w:rPr>
            <w:rFonts w:cs="Times New Roman"/>
            <w:i/>
            <w:color w:val="0000FF"/>
          </w:rPr>
          <w:t>Information</w:t>
        </w:r>
      </w:hyperlink>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7777777" w:rsidR="000D4A2A" w:rsidRPr="005E4DE8" w:rsidRDefault="00C17548" w:rsidP="005E4DE8">
      <w:pPr>
        <w:pStyle w:val="Heading1"/>
        <w:ind w:left="0"/>
        <w:rPr>
          <w:rFonts w:cs="Times New Roman"/>
          <w:b w:val="0"/>
          <w:bCs w:val="0"/>
        </w:rPr>
      </w:pPr>
      <w:r w:rsidRPr="005E4DE8">
        <w:rPr>
          <w:rFonts w:cs="Times New Roman"/>
          <w:color w:val="221F1F"/>
        </w:rPr>
        <w:t>WARNINGS AND PRECAUTIONS</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684ADB06" w14:textId="77777777" w:rsidR="000D4A2A" w:rsidRPr="005E4DE8" w:rsidRDefault="00C17548" w:rsidP="005E4DE8">
      <w:pPr>
        <w:pStyle w:val="BodyText"/>
        <w:ind w:left="0"/>
        <w:rPr>
          <w:rFonts w:cs="Times New Roman"/>
        </w:rPr>
      </w:pPr>
      <w:r w:rsidRPr="005E4DE8">
        <w:rPr>
          <w:rFonts w:cs="Times New Roman"/>
          <w:color w:val="221F1F"/>
        </w:rPr>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9" w14:textId="77777777" w:rsidR="000D4A2A" w:rsidRPr="005E4DE8" w:rsidRDefault="000D4A2A" w:rsidP="005E4DE8">
      <w:pPr>
        <w:rPr>
          <w:rFonts w:ascii="Times New Roman" w:eastAsia="Times New Roman" w:hAnsi="Times New Roman" w:cs="Times New Roman"/>
          <w:sz w:val="24"/>
          <w:szCs w:val="24"/>
        </w:rPr>
      </w:pPr>
    </w:p>
    <w:p w14:paraId="684ADB0A" w14:textId="3B1F83B1" w:rsidR="000D4A2A" w:rsidRPr="005E4DE8" w:rsidRDefault="00C17548" w:rsidP="005E4DE8">
      <w:pPr>
        <w:rPr>
          <w:rFonts w:ascii="Times New Roman" w:eastAsia="Times New Roman" w:hAnsi="Times New Roman" w:cs="Times New Roman"/>
          <w:sz w:val="24"/>
          <w:szCs w:val="24"/>
        </w:rPr>
      </w:pPr>
      <w:r w:rsidRPr="005E4DE8">
        <w:rPr>
          <w:rFonts w:ascii="Times New Roman" w:hAnsi="Times New Roman" w:cs="Times New Roman"/>
          <w:color w:val="221F1F"/>
          <w:sz w:val="24"/>
          <w:szCs w:val="24"/>
        </w:rPr>
        <w:t xml:space="preserve">See the </w:t>
      </w:r>
      <w:r w:rsidR="00FF2D6E" w:rsidRPr="005E4DE8">
        <w:rPr>
          <w:rFonts w:ascii="Times New Roman" w:hAnsi="Times New Roman" w:cs="Times New Roman"/>
          <w:i/>
          <w:color w:val="0000FF"/>
          <w:sz w:val="24"/>
          <w:szCs w:val="24"/>
        </w:rPr>
        <w:t>Full EUA Prescribing Information</w:t>
      </w:r>
      <w:r w:rsidRPr="005E4DE8">
        <w:rPr>
          <w:rFonts w:ascii="Times New Roman" w:hAnsi="Times New Roman" w:cs="Times New Roman"/>
          <w:i/>
          <w:color w:val="0000FF"/>
          <w:sz w:val="24"/>
          <w:szCs w:val="24"/>
        </w:rPr>
        <w:t xml:space="preserve"> </w:t>
      </w:r>
      <w:r w:rsidRPr="005E4DE8">
        <w:rPr>
          <w:rFonts w:ascii="Times New Roman" w:hAnsi="Times New Roman" w:cs="Times New Roman"/>
          <w:color w:val="221F1F"/>
          <w:sz w:val="24"/>
          <w:szCs w:val="24"/>
        </w:rPr>
        <w:t>for additional Warnings and Precautions.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37CBE129" w:rsidR="000D4A2A" w:rsidRPr="004C02C0" w:rsidRDefault="00C17548" w:rsidP="004C02C0">
      <w:pPr>
        <w:pStyle w:val="BodyText"/>
        <w:ind w:left="0"/>
        <w:rPr>
          <w:rFonts w:cs="Times New Roman"/>
        </w:rPr>
      </w:pPr>
      <w:r w:rsidRPr="004C02C0">
        <w:rPr>
          <w:rFonts w:cs="Times New Roman"/>
        </w:rPr>
        <w:t>Common adverse reactions that have been reported for the Moderna COVID-19 Vaccine are pain at the injection site, fatigue, headache, myalgia, arthralgia, chills, gastrointestinal symptoms, lymphadenopathy, fever, swelling at the injection site, and erythema at the injection site</w:t>
      </w:r>
      <w:r w:rsidR="5D402C38" w:rsidRPr="3CB41D7C">
        <w:rPr>
          <w:rFonts w:cs="Times New Roman"/>
        </w:rPr>
        <w:t>.</w:t>
      </w:r>
      <w:r w:rsidRPr="3CB41D7C">
        <w:rPr>
          <w:rFonts w:cs="Times New Roman"/>
        </w:rPr>
        <w:t xml:space="preserve"> </w:t>
      </w:r>
      <w:r w:rsidR="00ED4CAC" w:rsidRPr="3CB41D7C">
        <w:rPr>
          <w:rFonts w:cs="Times New Roman"/>
        </w:rPr>
        <w:t>(</w:t>
      </w:r>
      <w:r w:rsidR="169F444C" w:rsidRPr="3CB41D7C">
        <w:rPr>
          <w:rFonts w:cs="Times New Roman"/>
        </w:rPr>
        <w:t>S</w:t>
      </w:r>
      <w:r w:rsidR="00A01C2F" w:rsidRPr="3CB41D7C">
        <w:rPr>
          <w:rFonts w:cs="Times New Roman"/>
        </w:rPr>
        <w:t>ee</w:t>
      </w:r>
      <w:r w:rsidR="00A01C2F" w:rsidRPr="004C02C0">
        <w:rPr>
          <w:rFonts w:cs="Times New Roman"/>
        </w:rPr>
        <w:t xml:space="preserve"> </w:t>
      </w:r>
      <w:r w:rsidR="00ED4CAC" w:rsidRPr="3CB41D7C">
        <w:rPr>
          <w:rFonts w:eastAsiaTheme="minorEastAsia" w:cs="Times New Roman"/>
          <w:i/>
          <w:color w:val="0000FF"/>
        </w:rPr>
        <w:t>Full EUA Prescribing Information</w:t>
      </w:r>
      <w:r w:rsidR="00ED4CAC" w:rsidRPr="004C02C0">
        <w:rPr>
          <w:rFonts w:cs="Times New Roman"/>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77777777" w:rsidR="000D4A2A" w:rsidRPr="004C02C0" w:rsidRDefault="000D4A2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t>USE WITH OTHER VACCINES</w:t>
      </w:r>
    </w:p>
    <w:p w14:paraId="684ADB13" w14:textId="77777777" w:rsidR="000D4A2A" w:rsidRPr="004C02C0" w:rsidRDefault="00C17548" w:rsidP="004C02C0">
      <w:pPr>
        <w:pStyle w:val="BodyText"/>
        <w:ind w:left="0"/>
        <w:rPr>
          <w:rFonts w:cs="Times New Roman"/>
        </w:rPr>
      </w:pPr>
      <w:r w:rsidRPr="004C02C0">
        <w:rPr>
          <w:rFonts w:cs="Times New Roman"/>
          <w:color w:val="221F1F"/>
        </w:rPr>
        <w:t>There is no information on the co-administration of the Moderna COVID-19 Vaccine with other vaccines.</w:t>
      </w:r>
    </w:p>
    <w:p w14:paraId="684ADB14" w14:textId="77777777" w:rsidR="000D4A2A" w:rsidRPr="004C02C0" w:rsidRDefault="000D4A2A" w:rsidP="004C02C0">
      <w:pPr>
        <w:rPr>
          <w:rFonts w:ascii="Times New Roman" w:eastAsia="Times New Roman" w:hAnsi="Times New Roman" w:cs="Times New Roman"/>
          <w:sz w:val="24"/>
          <w:szCs w:val="24"/>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21A7BEA7" w:rsidR="000D4A2A" w:rsidRPr="004C02C0" w:rsidRDefault="00C17548" w:rsidP="004C02C0">
      <w:pPr>
        <w:pStyle w:val="BodyText"/>
        <w:ind w:left="0"/>
        <w:rPr>
          <w:rFonts w:cs="Times New Roman"/>
        </w:rPr>
      </w:pPr>
      <w:r w:rsidRPr="004C02C0">
        <w:rPr>
          <w:rFonts w:cs="Times New Roman"/>
        </w:rPr>
        <w:t>As the vaccination provider, you must communicate to the recipient or their caregiver, information consistent with the “Fact Sheet for Recipients and Caregivers” (</w:t>
      </w:r>
      <w:r w:rsidR="00AC44F1" w:rsidRPr="004C02C0">
        <w:rPr>
          <w:rFonts w:cs="Times New Roman"/>
        </w:rPr>
        <w:t xml:space="preserve">and provide a 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14" w:name="MANDATORY_REQUIREMENTS_FOR_MODERNA_COVID"/>
      <w:bookmarkStart w:id="15" w:name="_bookmark0"/>
      <w:bookmarkEnd w:id="14"/>
      <w:bookmarkEnd w:id="15"/>
    </w:p>
    <w:p w14:paraId="684ADB1E" w14:textId="6488700C" w:rsidR="000D4A2A" w:rsidRPr="005E4DE8" w:rsidRDefault="00C17548" w:rsidP="004C02C0">
      <w:pPr>
        <w:pStyle w:val="BodyText"/>
        <w:ind w:left="0"/>
      </w:pPr>
      <w:r w:rsidRPr="005E4DE8">
        <w:t xml:space="preserve">For information on clinical trials that are evaluating the use of the Moderna COVID-19 Vaccine to prevent COVID-19,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1A063B54" w14:textId="77777777" w:rsidR="00EB2A62" w:rsidRPr="004C02C0" w:rsidRDefault="00EB2A62"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t>MANDATORY REQUIREMENTS FOR MODERNA COVID-19 VACCINE ADMINISTRATION UNDER EMERGENCY USE AUTHORIZATION</w:t>
      </w:r>
    </w:p>
    <w:p w14:paraId="684ADB21" w14:textId="77777777" w:rsidR="000D4A2A" w:rsidRPr="005E4DE8" w:rsidRDefault="00C17548" w:rsidP="004C02C0">
      <w:pPr>
        <w:pStyle w:val="BodyText"/>
        <w:ind w:left="0"/>
      </w:pPr>
      <w:r w:rsidRPr="005E4DE8">
        <w:t xml:space="preserve">In order to mitigate the risks of using this unapproved product under EUA and to optimize the potential benefit of Moderna COVID-19 Vaccine, the following items are required. Use of unapproved Moderna COVID-19 Vaccine 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77777777" w:rsidR="000D4A2A" w:rsidRPr="004C02C0" w:rsidRDefault="00C17548" w:rsidP="004C02C0">
      <w:pPr>
        <w:pStyle w:val="BodyText"/>
        <w:numPr>
          <w:ilvl w:val="0"/>
          <w:numId w:val="15"/>
        </w:numPr>
        <w:tabs>
          <w:tab w:val="left" w:pos="821"/>
        </w:tabs>
        <w:rPr>
          <w:rFonts w:cs="Times New Roman"/>
        </w:rPr>
      </w:pPr>
      <w:r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D73A4CC" w:rsidR="000D4A2A" w:rsidRPr="004C02C0"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enrolled in the federal COVID-19 Vaccination Program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information consistent with the “Fact Sheet for Recipients and Caregivers” prior to the individual receiving the Moderna COVID-19 Vaccine.</w:t>
      </w:r>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1C25A606"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The vaccination provider enrolled in the federal COVID-19 Vaccination Program is responsible for mandatory reporting of the following to the Vaccine Adverse Event Reporting System (VAERS)</w:t>
      </w:r>
      <w:r w:rsidR="00F73F28" w:rsidRPr="004C02C0">
        <w:rPr>
          <w:rFonts w:cs="Times New Roman"/>
        </w:rPr>
        <w:t xml:space="preserve"> and to Moderna</w:t>
      </w:r>
      <w:r w:rsidRPr="004C02C0">
        <w:rPr>
          <w:rFonts w:cs="Times New Roman"/>
        </w:rPr>
        <w:t>:</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vaccine administration errors whether or not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77777777"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Pr="00EA410B">
        <w:rPr>
          <w:rStyle w:val="Hyperlink"/>
        </w:rPr>
        <w:t>https://vaers.hhs.gov/reportevent.html</w:t>
      </w:r>
      <w:r w:rsidRPr="004C02C0">
        <w:rPr>
          <w:rFonts w:cs="Times New Roman"/>
        </w:rPr>
        <w:t xml:space="preserve"> or by calling 1-800-822-7967. The reports should include the words “Moderna COVID- 19 Vaccine EUA” in the description section of the report.</w:t>
      </w:r>
    </w:p>
    <w:p w14:paraId="1C60F378" w14:textId="77777777" w:rsidR="00E11F6E" w:rsidRPr="004C02C0" w:rsidRDefault="00E11F6E" w:rsidP="004C02C0">
      <w:pPr>
        <w:pStyle w:val="BodyText"/>
        <w:ind w:left="0"/>
        <w:jc w:val="both"/>
        <w:rPr>
          <w:rFonts w:cs="Times New Roman"/>
        </w:rPr>
      </w:pPr>
    </w:p>
    <w:p w14:paraId="7C653262" w14:textId="5E727170" w:rsidR="00E11F6E" w:rsidRDefault="00E11F6E" w:rsidP="004C02C0">
      <w:pPr>
        <w:pStyle w:val="BodyText"/>
        <w:keepNext/>
        <w:ind w:left="720"/>
        <w:rPr>
          <w:rFonts w:cs="Times New Roman"/>
        </w:rPr>
      </w:pPr>
      <w:r w:rsidRPr="004C02C0">
        <w:rPr>
          <w:rFonts w:cs="Times New Roman"/>
        </w:rPr>
        <w:t>Report to Moderna</w:t>
      </w:r>
      <w:r w:rsidR="003A45D6">
        <w:rPr>
          <w:rFonts w:cs="Times New Roman"/>
        </w:rPr>
        <w:t xml:space="preserve"> </w:t>
      </w:r>
      <w:r w:rsidRPr="004C02C0">
        <w:rPr>
          <w:rFonts w:cs="Times New Roman"/>
        </w:rPr>
        <w:t xml:space="preserve">using the contact information below or </w:t>
      </w:r>
      <w:r w:rsidR="00656A9E">
        <w:rPr>
          <w:rFonts w:cs="Times New Roman"/>
        </w:rPr>
        <w:t xml:space="preserve">provide </w:t>
      </w:r>
      <w:r w:rsidRPr="004C02C0">
        <w:rPr>
          <w:rFonts w:cs="Times New Roman"/>
        </w:rPr>
        <w:t>a copy of the VAERS form to</w:t>
      </w:r>
      <w:r w:rsidRPr="004C02C0" w:rsidDel="00020D07">
        <w:rPr>
          <w:rFonts w:cs="Times New Roman"/>
        </w:rPr>
        <w:t xml:space="preserve"> </w:t>
      </w:r>
      <w:r w:rsidRPr="004C02C0">
        <w:rPr>
          <w:rFonts w:cs="Times New Roman"/>
        </w:rPr>
        <w:t>Moderna.</w:t>
      </w:r>
    </w:p>
    <w:p w14:paraId="63B6F1E3" w14:textId="77777777" w:rsidR="00A93395" w:rsidRPr="004C02C0" w:rsidRDefault="00A93395" w:rsidP="004C02C0">
      <w:pPr>
        <w:pStyle w:val="BodyText"/>
        <w:keepNext/>
        <w:ind w:left="720"/>
        <w:rPr>
          <w:rFonts w:cs="Times New Roman"/>
        </w:rPr>
      </w:pPr>
    </w:p>
    <w:tbl>
      <w:tblPr>
        <w:tblW w:w="87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664"/>
        <w:gridCol w:w="2888"/>
      </w:tblGrid>
      <w:tr w:rsidR="006E29B9" w:rsidRPr="004C02C0" w14:paraId="46F3464B" w14:textId="77777777" w:rsidTr="004C02C0">
        <w:tc>
          <w:tcPr>
            <w:tcW w:w="3196" w:type="dxa"/>
            <w:shd w:val="clear" w:color="auto" w:fill="auto"/>
          </w:tcPr>
          <w:p w14:paraId="39353636" w14:textId="6776BD16" w:rsidR="00307E3D" w:rsidRPr="004C02C0" w:rsidRDefault="00187DD8" w:rsidP="00A93395">
            <w:pPr>
              <w:pStyle w:val="BodyText"/>
              <w:ind w:left="820" w:right="1126"/>
              <w:jc w:val="center"/>
              <w:rPr>
                <w:rFonts w:cs="Times New Roman"/>
                <w:b/>
                <w:bCs/>
              </w:rPr>
            </w:pPr>
            <w:r>
              <w:rPr>
                <w:rFonts w:cs="Times New Roman"/>
                <w:b/>
                <w:bCs/>
              </w:rPr>
              <w:t>Email</w:t>
            </w:r>
          </w:p>
        </w:tc>
        <w:tc>
          <w:tcPr>
            <w:tcW w:w="2664" w:type="dxa"/>
            <w:shd w:val="clear" w:color="auto" w:fill="auto"/>
          </w:tcPr>
          <w:p w14:paraId="496D862A" w14:textId="77777777" w:rsidR="00307E3D" w:rsidRPr="004C02C0" w:rsidRDefault="00307E3D" w:rsidP="00A93395">
            <w:pPr>
              <w:pStyle w:val="BodyText"/>
              <w:ind w:left="0"/>
              <w:jc w:val="center"/>
              <w:rPr>
                <w:rFonts w:cs="Times New Roman"/>
                <w:b/>
                <w:bCs/>
              </w:rPr>
            </w:pPr>
            <w:r w:rsidRPr="004C02C0">
              <w:rPr>
                <w:rFonts w:cs="Times New Roman"/>
                <w:b/>
                <w:bCs/>
              </w:rPr>
              <w:t>Fax number</w:t>
            </w:r>
          </w:p>
        </w:tc>
        <w:tc>
          <w:tcPr>
            <w:tcW w:w="2888" w:type="dxa"/>
            <w:shd w:val="clear" w:color="auto" w:fill="auto"/>
          </w:tcPr>
          <w:p w14:paraId="09C0DD37" w14:textId="77777777" w:rsidR="00307E3D" w:rsidRPr="004C02C0" w:rsidRDefault="00307E3D" w:rsidP="00A93395">
            <w:pPr>
              <w:pStyle w:val="BodyText"/>
              <w:ind w:left="0"/>
              <w:jc w:val="center"/>
              <w:rPr>
                <w:rFonts w:cs="Times New Roman"/>
                <w:b/>
                <w:bCs/>
              </w:rPr>
            </w:pPr>
            <w:r w:rsidRPr="004C02C0">
              <w:rPr>
                <w:rFonts w:cs="Times New Roman"/>
                <w:b/>
                <w:bCs/>
              </w:rPr>
              <w:t>Telephone number</w:t>
            </w:r>
          </w:p>
        </w:tc>
      </w:tr>
      <w:tr w:rsidR="006E29B9" w:rsidRPr="004C02C0" w14:paraId="01D3E765" w14:textId="77777777" w:rsidTr="004C02C0">
        <w:tc>
          <w:tcPr>
            <w:tcW w:w="3196" w:type="dxa"/>
            <w:shd w:val="clear" w:color="auto" w:fill="auto"/>
          </w:tcPr>
          <w:p w14:paraId="7DDC97BD" w14:textId="5140E84E" w:rsidR="00307E3D" w:rsidRPr="00EA410B" w:rsidRDefault="006E29B9" w:rsidP="00A93395">
            <w:pPr>
              <w:pStyle w:val="BodyText"/>
              <w:ind w:left="0"/>
              <w:jc w:val="center"/>
              <w:rPr>
                <w:rStyle w:val="Hyperlink"/>
              </w:rPr>
            </w:pPr>
            <w:r w:rsidRPr="00EA410B">
              <w:rPr>
                <w:rStyle w:val="Hyperlink"/>
              </w:rPr>
              <w:t>ModernaPV@modernatx.com</w:t>
            </w:r>
            <w:r w:rsidRPr="00EA410B" w:rsidDel="00187DD8">
              <w:rPr>
                <w:rStyle w:val="Hyperlink"/>
              </w:rPr>
              <w:t xml:space="preserve"> </w:t>
            </w:r>
          </w:p>
        </w:tc>
        <w:tc>
          <w:tcPr>
            <w:tcW w:w="2664" w:type="dxa"/>
            <w:shd w:val="clear" w:color="auto" w:fill="auto"/>
          </w:tcPr>
          <w:p w14:paraId="12B62E77" w14:textId="421CE715" w:rsidR="00307E3D" w:rsidRPr="004C02C0" w:rsidRDefault="006E29B9" w:rsidP="00A93395">
            <w:pPr>
              <w:pStyle w:val="BodyText"/>
              <w:ind w:left="0"/>
              <w:jc w:val="center"/>
              <w:rPr>
                <w:rFonts w:cs="Times New Roman"/>
              </w:rPr>
            </w:pPr>
            <w:r w:rsidRPr="00A307A2">
              <w:t>1-866-599-1342</w:t>
            </w:r>
          </w:p>
        </w:tc>
        <w:tc>
          <w:tcPr>
            <w:tcW w:w="2888" w:type="dxa"/>
            <w:shd w:val="clear" w:color="auto" w:fill="auto"/>
          </w:tcPr>
          <w:p w14:paraId="3CF9E2E7" w14:textId="77777777" w:rsidR="006E29B9" w:rsidRDefault="006E29B9" w:rsidP="00A93395">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722147FF" w14:textId="69D9D5EF" w:rsidR="00307E3D" w:rsidRPr="004C02C0" w:rsidRDefault="006E29B9" w:rsidP="00A93395">
            <w:pPr>
              <w:pStyle w:val="BodyText"/>
              <w:ind w:left="0"/>
              <w:jc w:val="center"/>
              <w:rPr>
                <w:rFonts w:cs="Times New Roman"/>
              </w:rPr>
            </w:pPr>
            <w:r w:rsidRPr="004A65C1">
              <w:rPr>
                <w:rStyle w:val="normaltextrun"/>
                <w:bdr w:val="none" w:sz="0" w:space="0" w:color="auto" w:frame="1"/>
              </w:rPr>
              <w:t>(1-866-663-3762)</w:t>
            </w:r>
          </w:p>
        </w:tc>
      </w:tr>
    </w:tbl>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Death;</w:t>
      </w:r>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life-threatening adverse event;</w:t>
      </w:r>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Inpatient hospitalization or prolongation of existing hospitalization;</w:t>
      </w:r>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persistent or significant incapacity or substantial disruption of the ability to conduct normal life functions;</w:t>
      </w:r>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congenital anomaly/birth defect;</w:t>
      </w:r>
    </w:p>
    <w:p w14:paraId="684ADB38" w14:textId="77777777" w:rsidR="000D4A2A" w:rsidRPr="004C02C0" w:rsidRDefault="00C17548" w:rsidP="00A93395">
      <w:pPr>
        <w:pStyle w:val="BodyText"/>
        <w:numPr>
          <w:ilvl w:val="0"/>
          <w:numId w:val="17"/>
        </w:numPr>
        <w:tabs>
          <w:tab w:val="left" w:pos="1541"/>
        </w:tabs>
        <w:rPr>
          <w:rFonts w:cs="Times New Roman"/>
        </w:rPr>
      </w:pPr>
      <w:bookmarkStart w:id="16" w:name="OTHER_REPORTING_REQUIREMENTS"/>
      <w:bookmarkStart w:id="17" w:name="AUTHORITY_FOR_ISSUANCE_OF_THE_EUA"/>
      <w:bookmarkStart w:id="18" w:name="COUNTERMEASURES_INJURY_COMPENSATION_PROG"/>
      <w:bookmarkEnd w:id="16"/>
      <w:bookmarkEnd w:id="17"/>
      <w:bookmarkEnd w:id="18"/>
      <w:r w:rsidRPr="004C02C0">
        <w:rPr>
          <w:rFonts w:cs="Times New Roman"/>
        </w:rPr>
        <w:t>An important medical event that based on appropriate medical judgement may jeopardize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1432E70E" w:rsidR="000D4A2A" w:rsidRPr="004C02C0" w:rsidRDefault="008F4C7A" w:rsidP="00A93395">
      <w:pPr>
        <w:pStyle w:val="Heading1"/>
        <w:ind w:left="0"/>
        <w:rPr>
          <w:rFonts w:cs="Times New Roman"/>
        </w:rPr>
      </w:pPr>
      <w:r w:rsidRPr="004C02C0">
        <w:rPr>
          <w:rFonts w:cs="Times New Roman"/>
        </w:rPr>
        <w:t xml:space="preserve">REPORTING OF </w:t>
      </w:r>
      <w:r w:rsidR="00C17548" w:rsidRPr="004C02C0">
        <w:rPr>
          <w:rFonts w:cs="Times New Roman"/>
        </w:rPr>
        <w:t xml:space="preserve">OTHER </w:t>
      </w:r>
      <w:r w:rsidRPr="004C02C0">
        <w:rPr>
          <w:rFonts w:cs="Times New Roman"/>
        </w:rPr>
        <w:t>ADVERSE EVENTS TO VAERS AND MODERNA</w:t>
      </w:r>
    </w:p>
    <w:p w14:paraId="0363B393" w14:textId="3C6689CF" w:rsidR="00FC128F" w:rsidRPr="004C02C0"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Vaccination providers may report to VAERS and Moderna other adverse events that are not required to be reported using the contact information above.</w:t>
      </w:r>
    </w:p>
    <w:p w14:paraId="5E43247D" w14:textId="77777777" w:rsidR="00C97F95" w:rsidRPr="004C02C0" w:rsidRDefault="00C97F95" w:rsidP="00A93395">
      <w:pPr>
        <w:pStyle w:val="BodyText"/>
        <w:ind w:left="0"/>
        <w:rPr>
          <w:rFonts w:cs="Times New Roman"/>
        </w:rPr>
      </w:pPr>
    </w:p>
    <w:p w14:paraId="74E51A32" w14:textId="77777777" w:rsidR="00C97F95" w:rsidRPr="004C02C0" w:rsidRDefault="00C97F95" w:rsidP="00A93395">
      <w:pPr>
        <w:keepNext/>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t xml:space="preserve">ADDITIONAL INFORMATION </w:t>
      </w:r>
    </w:p>
    <w:p w14:paraId="4F202ECA" w14:textId="77777777"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A93395">
      <w:pPr>
        <w:keepNext/>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p>
    <w:tbl>
      <w:tblPr>
        <w:tblStyle w:val="TableGrid"/>
        <w:tblW w:w="0" w:type="auto"/>
        <w:tblInd w:w="108" w:type="dxa"/>
        <w:tblLook w:val="04A0" w:firstRow="1" w:lastRow="0" w:firstColumn="1" w:lastColumn="0" w:noHBand="0" w:noVBand="1"/>
      </w:tblPr>
      <w:tblGrid>
        <w:gridCol w:w="4324"/>
        <w:gridCol w:w="4918"/>
      </w:tblGrid>
      <w:tr w:rsidR="00C97F95" w:rsidRPr="004C02C0" w14:paraId="46255D1E" w14:textId="77777777" w:rsidTr="00A93395">
        <w:tc>
          <w:tcPr>
            <w:tcW w:w="4327" w:type="dxa"/>
          </w:tcPr>
          <w:p w14:paraId="7123C11F" w14:textId="44C1A397" w:rsidR="00C97F95" w:rsidRPr="004C02C0" w:rsidRDefault="00187DD8"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43" w:type="dxa"/>
          </w:tcPr>
          <w:p w14:paraId="03B4B235" w14:textId="77777777" w:rsidR="00C97F95" w:rsidRPr="004C02C0" w:rsidRDefault="00C97F95"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0A93395">
        <w:tc>
          <w:tcPr>
            <w:tcW w:w="4327" w:type="dxa"/>
          </w:tcPr>
          <w:p w14:paraId="3D3CF65E" w14:textId="0E915E95" w:rsidR="00C97F95" w:rsidRPr="00EA410B" w:rsidRDefault="00187DD8" w:rsidP="006E29B9">
            <w:pPr>
              <w:keepNext/>
              <w:jc w:val="center"/>
              <w:rPr>
                <w:rStyle w:val="Hyperlink"/>
                <w:rFonts w:eastAsia="Times New Roman"/>
              </w:rPr>
            </w:pPr>
            <w:r w:rsidRPr="00EA410B">
              <w:rPr>
                <w:rStyle w:val="Hyperlink"/>
                <w:rFonts w:ascii="Times New Roman" w:eastAsia="Times New Roman" w:hAnsi="Times New Roman"/>
                <w:sz w:val="24"/>
                <w:szCs w:val="24"/>
              </w:rPr>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006E29B9"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sidRPr="00B6354D">
              <w:rPr>
                <w:rFonts w:ascii="Times New Roman" w:hAnsi="Times New Roman" w:cs="Times New Roman"/>
                <w:noProof/>
                <w:sz w:val="24"/>
                <w:szCs w:val="24"/>
              </w:rPr>
              <w:drawing>
                <wp:inline distT="0" distB="0" distL="0" distR="0" wp14:anchorId="48559011" wp14:editId="1584B7F7">
                  <wp:extent cx="871855" cy="852805"/>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1855" cy="852805"/>
                          </a:xfrm>
                          <a:prstGeom prst="rect">
                            <a:avLst/>
                          </a:prstGeom>
                          <a:noFill/>
                          <a:ln>
                            <a:noFill/>
                          </a:ln>
                        </pic:spPr>
                      </pic:pic>
                    </a:graphicData>
                  </a:graphic>
                </wp:inline>
              </w:drawing>
            </w:r>
          </w:p>
        </w:tc>
        <w:tc>
          <w:tcPr>
            <w:tcW w:w="4943" w:type="dxa"/>
          </w:tcPr>
          <w:p w14:paraId="44D0569B" w14:textId="77777777" w:rsidR="006E29B9" w:rsidRDefault="006E29B9" w:rsidP="00031D35">
            <w:pPr>
              <w:keepNext/>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031D35">
            <w:pPr>
              <w:keepNext/>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19" w:name="_Hlk48569202"/>
      <w:r w:rsidRPr="004C02C0">
        <w:rPr>
          <w:rFonts w:cs="Times New Roman"/>
          <w:color w:val="000000" w:themeColor="text1"/>
        </w:rPr>
        <w:t>AVAILABLE ALTERNATIVES</w:t>
      </w:r>
      <w:bookmarkEnd w:id="19"/>
    </w:p>
    <w:p w14:paraId="6E64D469" w14:textId="77777777" w:rsidR="00C97F95" w:rsidRPr="004C02C0"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77777777" w:rsidR="000D4A2A" w:rsidRPr="004C02C0" w:rsidRDefault="00C17548" w:rsidP="00A93395">
      <w:pPr>
        <w:pStyle w:val="BodyText"/>
        <w:ind w:left="0"/>
        <w:rPr>
          <w:rFonts w:cs="Times New Roman"/>
        </w:rPr>
      </w:pPr>
      <w:r w:rsidRPr="004C02C0">
        <w:rPr>
          <w:rFonts w:cs="Times New Roman"/>
          <w:color w:val="221F1F"/>
        </w:rPr>
        <w:t>The Secretary of the Department of Health and Human Services (HHS) has declared a public health emergency that justifies the emergency use of the Moderna COVID-19 Vaccine to prevent COVID-19.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3" w14:textId="77777777" w:rsidR="000D4A2A" w:rsidRPr="004C02C0" w:rsidRDefault="00C17548" w:rsidP="00A93395">
      <w:pPr>
        <w:pStyle w:val="BodyText"/>
        <w:ind w:left="0"/>
        <w:rPr>
          <w:rFonts w:cs="Times New Roman"/>
        </w:rPr>
      </w:pPr>
      <w:r w:rsidRPr="004C02C0">
        <w:rPr>
          <w:rFonts w:cs="Times New Roman"/>
        </w:rPr>
        <w:t>As a vaccination provider, you must comply with the mandatory requirements of the EUA (see above).</w:t>
      </w:r>
    </w:p>
    <w:p w14:paraId="684ADB44" w14:textId="77777777" w:rsidR="000D4A2A" w:rsidRPr="004C02C0" w:rsidRDefault="000D4A2A" w:rsidP="00A93395">
      <w:pPr>
        <w:rPr>
          <w:rFonts w:ascii="Times New Roman" w:eastAsia="Times New Roman" w:hAnsi="Times New Roman" w:cs="Times New Roman"/>
          <w:sz w:val="24"/>
          <w:szCs w:val="24"/>
        </w:rPr>
      </w:pPr>
    </w:p>
    <w:p w14:paraId="684ADB45" w14:textId="77777777" w:rsidR="000D4A2A" w:rsidRPr="004C02C0" w:rsidRDefault="00C17548" w:rsidP="00A93395">
      <w:pPr>
        <w:pStyle w:val="BodyText"/>
        <w:ind w:left="0"/>
        <w:rPr>
          <w:rFonts w:cs="Times New Roman"/>
        </w:rPr>
      </w:pPr>
      <w:r w:rsidRPr="004C02C0">
        <w:rPr>
          <w:rFonts w:cs="Times New Roman"/>
        </w:rPr>
        <w:t>FDA issued this EUA, based on Moderna’s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it is reasonable to </w:t>
      </w:r>
      <w:r w:rsidR="006D4D2A" w:rsidRPr="004C02C0">
        <w:rPr>
          <w:rFonts w:cs="Times New Roman"/>
        </w:rPr>
        <w:t xml:space="preserve">believe </w:t>
      </w:r>
      <w:r w:rsidRPr="004C02C0">
        <w:rPr>
          <w:rFonts w:cs="Times New Roman"/>
        </w:rPr>
        <w:t xml:space="preserve">that the Moderna COVID-19 Vaccine may be effective for the prevention of COVID-19 in individuals as specified in the </w:t>
      </w:r>
      <w:r w:rsidRPr="0053052D">
        <w:rPr>
          <w:rFonts w:eastAsiaTheme="minorHAnsi" w:cs="Times New Roman"/>
          <w:i/>
          <w:color w:val="0000FF"/>
        </w:rPr>
        <w:t>Full EUA Prescribing Information</w:t>
      </w:r>
      <w:r w:rsidRPr="004C02C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t>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77777777" w:rsidR="00A93395" w:rsidRDefault="00C17548" w:rsidP="00A93395">
      <w:pPr>
        <w:pStyle w:val="BodyText"/>
        <w:ind w:left="0"/>
        <w:rPr>
          <w:rFonts w:cs="Times New Roman"/>
        </w:rPr>
      </w:pPr>
      <w:r w:rsidRPr="004C02C0">
        <w:rPr>
          <w:rFonts w:cs="Times New Roman"/>
        </w:rPr>
        <w:t>©2020 Moderna,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1AA6EC51" w:rsidR="000D4A2A" w:rsidRPr="004C02C0" w:rsidRDefault="00C17548" w:rsidP="00A93395">
      <w:pPr>
        <w:pStyle w:val="BodyText"/>
        <w:ind w:left="0"/>
        <w:rPr>
          <w:rFonts w:cs="Times New Roman"/>
        </w:rPr>
      </w:pPr>
      <w:r w:rsidRPr="004C02C0">
        <w:rPr>
          <w:rFonts w:cs="Times New Roman"/>
        </w:rPr>
        <w:t>Revised: 00/2020</w:t>
      </w:r>
    </w:p>
    <w:sectPr w:rsidR="000D4A2A" w:rsidRPr="004C02C0" w:rsidSect="005E4DE8">
      <w:footerReference w:type="default" r:id="rId11"/>
      <w:pgSz w:w="12240" w:h="15840"/>
      <w:pgMar w:top="1440" w:right="1440" w:bottom="1440" w:left="1440" w:header="0" w:footer="121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Author" w:initials="A">
    <w:p w14:paraId="5E68FEA2" w14:textId="70B4B835" w:rsidR="00102E27" w:rsidRDefault="00102E27">
      <w:pPr>
        <w:pStyle w:val="CommentText"/>
      </w:pPr>
      <w:r>
        <w:rPr>
          <w:rStyle w:val="CommentReference"/>
        </w:rPr>
        <w:annotationRef/>
      </w:r>
      <w:r>
        <w:t>SPONSOR COMMENT: Moderna has accepted all Division comments as requested</w:t>
      </w:r>
      <w:r w:rsidR="00EA410B">
        <w:t xml:space="preserve"> and adjusted fonts and formatting as necessary. Please note that text intended for hyperlinks is formatted in blue and blue underline, but actual hyperlinks are not active to prevent problems with publishing.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68FE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68FEA2" w16cid:durableId="237B63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23654" w14:textId="77777777" w:rsidR="003B311F" w:rsidRDefault="003B311F">
      <w:r>
        <w:separator/>
      </w:r>
    </w:p>
  </w:endnote>
  <w:endnote w:type="continuationSeparator" w:id="0">
    <w:p w14:paraId="535CBC56" w14:textId="77777777" w:rsidR="003B311F" w:rsidRDefault="003B311F">
      <w:r>
        <w:continuationSeparator/>
      </w:r>
    </w:p>
  </w:endnote>
  <w:endnote w:type="continuationNotice" w:id="1">
    <w:p w14:paraId="72C2F9D1" w14:textId="77777777" w:rsidR="003B311F" w:rsidRDefault="003B3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9822" w14:textId="2EA2B6AC" w:rsidR="00FF2D6E" w:rsidRPr="00AD4957" w:rsidDel="00B848D9" w:rsidRDefault="00FF2D6E" w:rsidP="00FF2D6E">
    <w:pPr>
      <w:ind w:left="20" w:right="18"/>
      <w:rPr>
        <w:del w:id="20" w:author="Author"/>
        <w:rFonts w:ascii="Times New Roman" w:hAnsi="Times New Roman"/>
        <w:color w:val="231F20"/>
        <w:sz w:val="20"/>
      </w:rPr>
    </w:pPr>
    <w:del w:id="21" w:author="Author">
      <w:r w:rsidRPr="00AD4957" w:rsidDel="00B848D9">
        <w:rPr>
          <w:rFonts w:ascii="Times New Roman" w:hAnsi="Times New Roman"/>
          <w:color w:val="231F20"/>
          <w:sz w:val="20"/>
        </w:rPr>
        <w:delText>EUA Fact Sheet for Healthcare Providers</w:delText>
      </w:r>
      <w:r w:rsidDel="00B848D9">
        <w:rPr>
          <w:rFonts w:ascii="Times New Roman" w:hAnsi="Times New Roman"/>
          <w:color w:val="231F20"/>
          <w:sz w:val="20"/>
        </w:rPr>
        <w:tab/>
      </w:r>
      <w:r w:rsidDel="00B848D9">
        <w:rPr>
          <w:rFonts w:ascii="Times New Roman" w:hAnsi="Times New Roman"/>
          <w:color w:val="231F20"/>
          <w:sz w:val="20"/>
        </w:rPr>
        <w:tab/>
      </w:r>
      <w:r w:rsidDel="00B848D9">
        <w:rPr>
          <w:rFonts w:ascii="Times New Roman" w:hAnsi="Times New Roman"/>
          <w:color w:val="231F20"/>
          <w:sz w:val="20"/>
        </w:rPr>
        <w:tab/>
      </w:r>
      <w:r w:rsidDel="00B848D9">
        <w:rPr>
          <w:rFonts w:ascii="Times New Roman" w:hAnsi="Times New Roman"/>
          <w:color w:val="231F20"/>
          <w:sz w:val="20"/>
        </w:rPr>
        <w:tab/>
      </w:r>
      <w:r w:rsidDel="00B848D9">
        <w:rPr>
          <w:rFonts w:ascii="Times New Roman" w:hAnsi="Times New Roman"/>
          <w:color w:val="231F20"/>
          <w:sz w:val="20"/>
        </w:rPr>
        <w:tab/>
      </w:r>
      <w:r w:rsidDel="00B848D9">
        <w:rPr>
          <w:rFonts w:ascii="Times New Roman" w:hAnsi="Times New Roman"/>
          <w:color w:val="231F20"/>
          <w:sz w:val="20"/>
        </w:rPr>
        <w:tab/>
      </w:r>
      <w:r w:rsidRPr="00DF573C" w:rsidDel="00B848D9">
        <w:rPr>
          <w:rFonts w:ascii="Times New Roman" w:hAnsi="Times New Roman"/>
          <w:i/>
          <w:iCs/>
          <w:color w:val="231F20"/>
          <w:sz w:val="20"/>
        </w:rPr>
        <w:delText>Draft</w:delText>
      </w:r>
      <w:r w:rsidDel="00B848D9">
        <w:rPr>
          <w:rFonts w:ascii="Times New Roman" w:hAnsi="Times New Roman"/>
          <w:color w:val="231F20"/>
          <w:sz w:val="20"/>
        </w:rPr>
        <w:delText xml:space="preserve"> December </w:delText>
      </w:r>
      <w:r w:rsidR="00102E27" w:rsidDel="00B848D9">
        <w:rPr>
          <w:rFonts w:ascii="Times New Roman" w:hAnsi="Times New Roman"/>
          <w:color w:val="231F20"/>
          <w:sz w:val="20"/>
        </w:rPr>
        <w:delText>9</w:delText>
      </w:r>
      <w:r w:rsidDel="00B848D9">
        <w:rPr>
          <w:rFonts w:ascii="Times New Roman" w:hAnsi="Times New Roman"/>
          <w:color w:val="231F20"/>
          <w:sz w:val="20"/>
        </w:rPr>
        <w:delText>, 2020</w:delText>
      </w:r>
    </w:del>
  </w:p>
  <w:p w14:paraId="276034B5" w14:textId="428A04C3" w:rsidR="00FF2D6E" w:rsidRPr="00FF2D6E" w:rsidRDefault="00FF2D6E" w:rsidP="00FF2D6E">
    <w:pPr>
      <w:ind w:left="20" w:right="18"/>
      <w:rPr>
        <w:rFonts w:ascii="Times New Roman" w:eastAsia="Times New Roman" w:hAnsi="Times New Roman" w:cs="Times New Roman"/>
        <w:sz w:val="20"/>
        <w:szCs w:val="20"/>
      </w:rPr>
    </w:pPr>
    <w:del w:id="22" w:author="Author">
      <w:r w:rsidDel="00B848D9">
        <w:rPr>
          <w:rFonts w:ascii="Times New Roman"/>
          <w:color w:val="231F20"/>
          <w:spacing w:val="-1"/>
          <w:sz w:val="20"/>
        </w:rPr>
        <w:delText>MODERNA</w:delText>
      </w:r>
      <w:r w:rsidDel="00B848D9">
        <w:rPr>
          <w:rFonts w:ascii="Times New Roman"/>
          <w:color w:val="231F20"/>
          <w:spacing w:val="-12"/>
          <w:sz w:val="20"/>
        </w:rPr>
        <w:delText xml:space="preserve"> </w:delText>
      </w:r>
      <w:r w:rsidDel="00B848D9">
        <w:rPr>
          <w:rFonts w:ascii="Times New Roman"/>
          <w:color w:val="231F20"/>
          <w:sz w:val="20"/>
        </w:rPr>
        <w:delText>COVID-19</w:delText>
      </w:r>
      <w:r w:rsidDel="00B848D9">
        <w:rPr>
          <w:rFonts w:ascii="Times New Roman"/>
          <w:color w:val="231F20"/>
          <w:spacing w:val="-12"/>
          <w:sz w:val="20"/>
        </w:rPr>
        <w:delText xml:space="preserve"> </w:delText>
      </w:r>
      <w:r w:rsidDel="00B848D9">
        <w:rPr>
          <w:rFonts w:ascii="Times New Roman"/>
          <w:color w:val="231F20"/>
          <w:sz w:val="20"/>
        </w:rPr>
        <w:delText>VACCINE</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FE410" w14:textId="77777777" w:rsidR="003B311F" w:rsidRDefault="003B311F">
      <w:r>
        <w:separator/>
      </w:r>
    </w:p>
  </w:footnote>
  <w:footnote w:type="continuationSeparator" w:id="0">
    <w:p w14:paraId="4C746317" w14:textId="77777777" w:rsidR="003B311F" w:rsidRDefault="003B311F">
      <w:r>
        <w:continuationSeparator/>
      </w:r>
    </w:p>
  </w:footnote>
  <w:footnote w:type="continuationNotice" w:id="1">
    <w:p w14:paraId="2D58FFFC" w14:textId="77777777" w:rsidR="003B311F" w:rsidRDefault="003B31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1"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CB3255"/>
    <w:multiLevelType w:val="multilevel"/>
    <w:tmpl w:val="D194BED4"/>
    <w:lvl w:ilvl="0">
      <w:start w:val="1"/>
      <w:numFmt w:val="decimal"/>
      <w:lvlText w:val="%1"/>
      <w:lvlJc w:val="left"/>
      <w:pPr>
        <w:ind w:left="10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3"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4"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5"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6"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9"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13"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F43A6B"/>
    <w:multiLevelType w:val="multilevel"/>
    <w:tmpl w:val="5B122426"/>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15"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16"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7"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num w:numId="1" w16cid:durableId="164327387">
    <w:abstractNumId w:val="4"/>
  </w:num>
  <w:num w:numId="2" w16cid:durableId="234824868">
    <w:abstractNumId w:val="8"/>
  </w:num>
  <w:num w:numId="3" w16cid:durableId="892276642">
    <w:abstractNumId w:val="5"/>
  </w:num>
  <w:num w:numId="4" w16cid:durableId="1021128562">
    <w:abstractNumId w:val="2"/>
  </w:num>
  <w:num w:numId="5" w16cid:durableId="1306012612">
    <w:abstractNumId w:val="14"/>
  </w:num>
  <w:num w:numId="6" w16cid:durableId="1672178329">
    <w:abstractNumId w:val="15"/>
  </w:num>
  <w:num w:numId="7" w16cid:durableId="932905233">
    <w:abstractNumId w:val="12"/>
  </w:num>
  <w:num w:numId="8" w16cid:durableId="415058021">
    <w:abstractNumId w:val="0"/>
  </w:num>
  <w:num w:numId="9" w16cid:durableId="143015112">
    <w:abstractNumId w:val="3"/>
  </w:num>
  <w:num w:numId="10" w16cid:durableId="1657489975">
    <w:abstractNumId w:val="16"/>
  </w:num>
  <w:num w:numId="11" w16cid:durableId="2062246075">
    <w:abstractNumId w:val="17"/>
  </w:num>
  <w:num w:numId="12" w16cid:durableId="1059326291">
    <w:abstractNumId w:val="10"/>
  </w:num>
  <w:num w:numId="13" w16cid:durableId="778112486">
    <w:abstractNumId w:val="7"/>
  </w:num>
  <w:num w:numId="14" w16cid:durableId="1350108788">
    <w:abstractNumId w:val="11"/>
  </w:num>
  <w:num w:numId="15" w16cid:durableId="1781530661">
    <w:abstractNumId w:val="9"/>
  </w:num>
  <w:num w:numId="16" w16cid:durableId="459808110">
    <w:abstractNumId w:val="13"/>
  </w:num>
  <w:num w:numId="17" w16cid:durableId="1952399693">
    <w:abstractNumId w:val="1"/>
  </w:num>
  <w:num w:numId="18" w16cid:durableId="7346228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14FA1"/>
    <w:rsid w:val="00031D35"/>
    <w:rsid w:val="00033C87"/>
    <w:rsid w:val="00037C19"/>
    <w:rsid w:val="0007404E"/>
    <w:rsid w:val="00081E6F"/>
    <w:rsid w:val="0008710A"/>
    <w:rsid w:val="00094D21"/>
    <w:rsid w:val="000B0F13"/>
    <w:rsid w:val="000D22B9"/>
    <w:rsid w:val="000D4A2A"/>
    <w:rsid w:val="000E5703"/>
    <w:rsid w:val="000E6B2C"/>
    <w:rsid w:val="000F4AF8"/>
    <w:rsid w:val="00100478"/>
    <w:rsid w:val="00101D2C"/>
    <w:rsid w:val="00102E27"/>
    <w:rsid w:val="00107E26"/>
    <w:rsid w:val="00115AAA"/>
    <w:rsid w:val="001315A2"/>
    <w:rsid w:val="0013753F"/>
    <w:rsid w:val="0015320B"/>
    <w:rsid w:val="00170E1E"/>
    <w:rsid w:val="00187DD8"/>
    <w:rsid w:val="001B7F90"/>
    <w:rsid w:val="001D094A"/>
    <w:rsid w:val="001D1F62"/>
    <w:rsid w:val="001D3AC8"/>
    <w:rsid w:val="001E374B"/>
    <w:rsid w:val="001E4306"/>
    <w:rsid w:val="002001DF"/>
    <w:rsid w:val="00250AD4"/>
    <w:rsid w:val="00263DC2"/>
    <w:rsid w:val="002876B9"/>
    <w:rsid w:val="002B2AE1"/>
    <w:rsid w:val="002B5327"/>
    <w:rsid w:val="002F6D70"/>
    <w:rsid w:val="00307E3D"/>
    <w:rsid w:val="00323233"/>
    <w:rsid w:val="00334EEC"/>
    <w:rsid w:val="00341544"/>
    <w:rsid w:val="00356EEB"/>
    <w:rsid w:val="00363704"/>
    <w:rsid w:val="00364598"/>
    <w:rsid w:val="00367946"/>
    <w:rsid w:val="00391D09"/>
    <w:rsid w:val="00397CDB"/>
    <w:rsid w:val="003A45D6"/>
    <w:rsid w:val="003A4D17"/>
    <w:rsid w:val="003B0942"/>
    <w:rsid w:val="003B311F"/>
    <w:rsid w:val="003C4DD5"/>
    <w:rsid w:val="003C7341"/>
    <w:rsid w:val="003C746C"/>
    <w:rsid w:val="003D214D"/>
    <w:rsid w:val="00400159"/>
    <w:rsid w:val="00410676"/>
    <w:rsid w:val="00443C6A"/>
    <w:rsid w:val="00445C5C"/>
    <w:rsid w:val="0045280C"/>
    <w:rsid w:val="00454A83"/>
    <w:rsid w:val="00484F1E"/>
    <w:rsid w:val="00492510"/>
    <w:rsid w:val="004A1F75"/>
    <w:rsid w:val="004C02C0"/>
    <w:rsid w:val="004C08A2"/>
    <w:rsid w:val="004D466C"/>
    <w:rsid w:val="004E451B"/>
    <w:rsid w:val="00504A19"/>
    <w:rsid w:val="005115A1"/>
    <w:rsid w:val="00515665"/>
    <w:rsid w:val="005262BD"/>
    <w:rsid w:val="0053052D"/>
    <w:rsid w:val="00535128"/>
    <w:rsid w:val="00543187"/>
    <w:rsid w:val="005470FC"/>
    <w:rsid w:val="00554A35"/>
    <w:rsid w:val="0055784C"/>
    <w:rsid w:val="005972D2"/>
    <w:rsid w:val="005A18F6"/>
    <w:rsid w:val="005B37FC"/>
    <w:rsid w:val="005E2DAA"/>
    <w:rsid w:val="005E3D89"/>
    <w:rsid w:val="005E4DE8"/>
    <w:rsid w:val="005E6C19"/>
    <w:rsid w:val="005E6C6C"/>
    <w:rsid w:val="00624394"/>
    <w:rsid w:val="006456B0"/>
    <w:rsid w:val="006467B1"/>
    <w:rsid w:val="00653105"/>
    <w:rsid w:val="00656A9E"/>
    <w:rsid w:val="00672584"/>
    <w:rsid w:val="006962F5"/>
    <w:rsid w:val="006A0340"/>
    <w:rsid w:val="006A58E4"/>
    <w:rsid w:val="006B5386"/>
    <w:rsid w:val="006B7AEC"/>
    <w:rsid w:val="006C4C2C"/>
    <w:rsid w:val="006D1132"/>
    <w:rsid w:val="006D4D2A"/>
    <w:rsid w:val="006D7FCB"/>
    <w:rsid w:val="006E29B9"/>
    <w:rsid w:val="006E2D42"/>
    <w:rsid w:val="006E704D"/>
    <w:rsid w:val="00734C96"/>
    <w:rsid w:val="0077134D"/>
    <w:rsid w:val="007730BE"/>
    <w:rsid w:val="007757E1"/>
    <w:rsid w:val="007D192D"/>
    <w:rsid w:val="007D4221"/>
    <w:rsid w:val="007D531B"/>
    <w:rsid w:val="007F31E6"/>
    <w:rsid w:val="00806466"/>
    <w:rsid w:val="00815D6F"/>
    <w:rsid w:val="00817B5A"/>
    <w:rsid w:val="00831221"/>
    <w:rsid w:val="008449F8"/>
    <w:rsid w:val="00844CD3"/>
    <w:rsid w:val="00861B22"/>
    <w:rsid w:val="00866EB7"/>
    <w:rsid w:val="00873185"/>
    <w:rsid w:val="008820EF"/>
    <w:rsid w:val="008A44E0"/>
    <w:rsid w:val="008B1CD5"/>
    <w:rsid w:val="008B32C6"/>
    <w:rsid w:val="008B3CB5"/>
    <w:rsid w:val="008B641E"/>
    <w:rsid w:val="008F26E7"/>
    <w:rsid w:val="008F4C7A"/>
    <w:rsid w:val="0090312C"/>
    <w:rsid w:val="0090329D"/>
    <w:rsid w:val="00906768"/>
    <w:rsid w:val="009077C5"/>
    <w:rsid w:val="0091268F"/>
    <w:rsid w:val="00932A85"/>
    <w:rsid w:val="00947B56"/>
    <w:rsid w:val="00960DDF"/>
    <w:rsid w:val="00977619"/>
    <w:rsid w:val="009831CF"/>
    <w:rsid w:val="00985EAC"/>
    <w:rsid w:val="009C6F0E"/>
    <w:rsid w:val="009D0BC5"/>
    <w:rsid w:val="00A01C2F"/>
    <w:rsid w:val="00A05708"/>
    <w:rsid w:val="00A34C9F"/>
    <w:rsid w:val="00A46F3D"/>
    <w:rsid w:val="00A47468"/>
    <w:rsid w:val="00A93395"/>
    <w:rsid w:val="00AB26A2"/>
    <w:rsid w:val="00AB38A3"/>
    <w:rsid w:val="00AC44F1"/>
    <w:rsid w:val="00AD0FCB"/>
    <w:rsid w:val="00AF2DE2"/>
    <w:rsid w:val="00AF3C06"/>
    <w:rsid w:val="00B10CC3"/>
    <w:rsid w:val="00B11E16"/>
    <w:rsid w:val="00B15347"/>
    <w:rsid w:val="00B272D8"/>
    <w:rsid w:val="00B3642F"/>
    <w:rsid w:val="00B36949"/>
    <w:rsid w:val="00B4495C"/>
    <w:rsid w:val="00B46BAD"/>
    <w:rsid w:val="00B5178E"/>
    <w:rsid w:val="00B61814"/>
    <w:rsid w:val="00B70F87"/>
    <w:rsid w:val="00B72FA8"/>
    <w:rsid w:val="00B7327E"/>
    <w:rsid w:val="00B82262"/>
    <w:rsid w:val="00B848D9"/>
    <w:rsid w:val="00BB00CE"/>
    <w:rsid w:val="00BB28D5"/>
    <w:rsid w:val="00BD0A20"/>
    <w:rsid w:val="00BD3C29"/>
    <w:rsid w:val="00C04344"/>
    <w:rsid w:val="00C17548"/>
    <w:rsid w:val="00C305E8"/>
    <w:rsid w:val="00C30C5A"/>
    <w:rsid w:val="00C3336F"/>
    <w:rsid w:val="00C55071"/>
    <w:rsid w:val="00C60AB5"/>
    <w:rsid w:val="00C63E83"/>
    <w:rsid w:val="00C75F0B"/>
    <w:rsid w:val="00C849B3"/>
    <w:rsid w:val="00C87CF5"/>
    <w:rsid w:val="00C97F95"/>
    <w:rsid w:val="00CB1896"/>
    <w:rsid w:val="00CB1A36"/>
    <w:rsid w:val="00CC3CE4"/>
    <w:rsid w:val="00CC6FDF"/>
    <w:rsid w:val="00CD13F7"/>
    <w:rsid w:val="00CD74B9"/>
    <w:rsid w:val="00CF589D"/>
    <w:rsid w:val="00D1006E"/>
    <w:rsid w:val="00D10470"/>
    <w:rsid w:val="00D724D0"/>
    <w:rsid w:val="00D85C51"/>
    <w:rsid w:val="00DC03E1"/>
    <w:rsid w:val="00DD6AF3"/>
    <w:rsid w:val="00DE4071"/>
    <w:rsid w:val="00DF272F"/>
    <w:rsid w:val="00E040EB"/>
    <w:rsid w:val="00E11F6E"/>
    <w:rsid w:val="00E33AA3"/>
    <w:rsid w:val="00E536A1"/>
    <w:rsid w:val="00E75D9B"/>
    <w:rsid w:val="00EA0DB0"/>
    <w:rsid w:val="00EA3D7C"/>
    <w:rsid w:val="00EA410B"/>
    <w:rsid w:val="00EB2A62"/>
    <w:rsid w:val="00EC1018"/>
    <w:rsid w:val="00EC4931"/>
    <w:rsid w:val="00ED4CAC"/>
    <w:rsid w:val="00EF767E"/>
    <w:rsid w:val="00F1222F"/>
    <w:rsid w:val="00F342C5"/>
    <w:rsid w:val="00F427FF"/>
    <w:rsid w:val="00F576CA"/>
    <w:rsid w:val="00F61F1B"/>
    <w:rsid w:val="00F73F28"/>
    <w:rsid w:val="00F95A38"/>
    <w:rsid w:val="00FA3F3D"/>
    <w:rsid w:val="00FB2068"/>
    <w:rsid w:val="00FB6EB6"/>
    <w:rsid w:val="00FC128F"/>
    <w:rsid w:val="00FD122F"/>
    <w:rsid w:val="00FD6FE7"/>
    <w:rsid w:val="00FF2D6E"/>
    <w:rsid w:val="00FF2E92"/>
    <w:rsid w:val="00FF6445"/>
    <w:rsid w:val="1116E0A4"/>
    <w:rsid w:val="12C1F39E"/>
    <w:rsid w:val="160DCF99"/>
    <w:rsid w:val="169F444C"/>
    <w:rsid w:val="1F65657B"/>
    <w:rsid w:val="2B1E9F40"/>
    <w:rsid w:val="34044C95"/>
    <w:rsid w:val="360BF761"/>
    <w:rsid w:val="3641C7FC"/>
    <w:rsid w:val="3913CB02"/>
    <w:rsid w:val="3A52A0A3"/>
    <w:rsid w:val="3B5F8961"/>
    <w:rsid w:val="3CA85E60"/>
    <w:rsid w:val="3CB41D7C"/>
    <w:rsid w:val="3ECE3319"/>
    <w:rsid w:val="42673E09"/>
    <w:rsid w:val="459E8E52"/>
    <w:rsid w:val="46E247BF"/>
    <w:rsid w:val="4726A736"/>
    <w:rsid w:val="4926EFD7"/>
    <w:rsid w:val="4A909B2E"/>
    <w:rsid w:val="4B41CC33"/>
    <w:rsid w:val="4DBA266D"/>
    <w:rsid w:val="55BCF01B"/>
    <w:rsid w:val="5D402C38"/>
    <w:rsid w:val="65654D59"/>
    <w:rsid w:val="67EA58D9"/>
    <w:rsid w:val="6BD1F48F"/>
    <w:rsid w:val="754C0B29"/>
    <w:rsid w:val="7CC540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semiHidden/>
    <w:unhideWhenUsed/>
    <w:rsid w:val="00454A83"/>
    <w:rPr>
      <w:sz w:val="20"/>
      <w:szCs w:val="20"/>
    </w:rPr>
  </w:style>
  <w:style w:type="character" w:customStyle="1" w:styleId="CommentTextChar">
    <w:name w:val="Comment Text Char"/>
    <w:basedOn w:val="DefaultParagraphFont"/>
    <w:link w:val="CommentText"/>
    <w:uiPriority w:val="99"/>
    <w:semiHidden/>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1977</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2020-12-09T14:21:00Z</dcterms:created>
  <dcterms:modified xsi:type="dcterms:W3CDTF">2025-09-16T12:32:00Z</dcterms:modified>
</cp:coreProperties>
</file>